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6DA827AA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del w:id="0" w:author="Andrea Bergmannová" w:date="2016-04-20T15:22:00Z">
        <w:r w:rsidRPr="00EC1D7C" w:rsidDel="006E47F8">
          <w:rPr>
            <w:rFonts w:asciiTheme="minorHAnsi" w:hAnsiTheme="minorHAnsi" w:cstheme="minorHAnsi"/>
            <w:bCs/>
            <w:szCs w:val="19"/>
          </w:rPr>
          <w:delText xml:space="preserve">42 </w:delText>
        </w:r>
      </w:del>
      <w:ins w:id="1" w:author="Andrea Bergmannová" w:date="2016-04-20T15:22:00Z">
        <w:r w:rsidR="006E47F8">
          <w:rPr>
            <w:rFonts w:asciiTheme="minorHAnsi" w:hAnsiTheme="minorHAnsi" w:cstheme="minorHAnsi"/>
            <w:bCs/>
            <w:szCs w:val="19"/>
          </w:rPr>
          <w:t>53</w:t>
        </w:r>
        <w:r w:rsidR="006E47F8" w:rsidRPr="00EC1D7C">
          <w:rPr>
            <w:rFonts w:asciiTheme="minorHAnsi" w:hAnsiTheme="minorHAnsi" w:cstheme="minorHAnsi"/>
            <w:bCs/>
            <w:szCs w:val="19"/>
          </w:rPr>
          <w:t xml:space="preserve"> </w:t>
        </w:r>
      </w:ins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del w:id="2" w:author="Andrea Bergmannová" w:date="2016-04-20T15:23:00Z">
        <w:r w:rsidRPr="00EC1D7C" w:rsidDel="006E47F8">
          <w:rPr>
            <w:rFonts w:asciiTheme="minorHAnsi" w:hAnsiTheme="minorHAnsi" w:cstheme="minorHAnsi"/>
            <w:bCs/>
            <w:szCs w:val="19"/>
          </w:rPr>
          <w:delText xml:space="preserve">8 </w:delText>
        </w:r>
      </w:del>
      <w:ins w:id="3" w:author="Andrea Bergmannová" w:date="2016-04-20T15:23:00Z">
        <w:r w:rsidR="006E47F8">
          <w:rPr>
            <w:rFonts w:asciiTheme="minorHAnsi" w:hAnsiTheme="minorHAnsi" w:cstheme="minorHAnsi"/>
            <w:bCs/>
            <w:szCs w:val="19"/>
          </w:rPr>
          <w:t>9</w:t>
        </w:r>
        <w:r w:rsidR="006E47F8" w:rsidRPr="00EC1D7C">
          <w:rPr>
            <w:rFonts w:asciiTheme="minorHAnsi" w:hAnsiTheme="minorHAnsi" w:cstheme="minorHAnsi"/>
            <w:bCs/>
            <w:szCs w:val="19"/>
          </w:rPr>
          <w:t xml:space="preserve"> </w:t>
        </w:r>
      </w:ins>
      <w:r w:rsidRPr="00EC1D7C">
        <w:rPr>
          <w:rFonts w:asciiTheme="minorHAnsi" w:hAnsiTheme="minorHAnsi" w:cstheme="minorHAnsi"/>
          <w:bCs/>
          <w:szCs w:val="19"/>
        </w:rPr>
        <w:t xml:space="preserve">(v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del w:id="4" w:author="Andrea Bergmannová" w:date="2016-04-20T15:23:00Z">
        <w:r w:rsidRPr="00EC1D7C" w:rsidDel="006E47F8">
          <w:rPr>
            <w:rFonts w:asciiTheme="minorHAnsi" w:hAnsiTheme="minorHAnsi" w:cstheme="minorHAnsi"/>
            <w:bCs/>
            <w:szCs w:val="19"/>
          </w:rPr>
          <w:delText>43</w:delText>
        </w:r>
      </w:del>
      <w:ins w:id="5" w:author="Andrea Bergmannová" w:date="2016-04-20T15:23:00Z">
        <w:r w:rsidR="006E47F8">
          <w:rPr>
            <w:rFonts w:asciiTheme="minorHAnsi" w:hAnsiTheme="minorHAnsi" w:cstheme="minorHAnsi"/>
            <w:bCs/>
            <w:szCs w:val="19"/>
          </w:rPr>
          <w:t>54</w:t>
        </w:r>
      </w:ins>
      <w:r w:rsidR="005F2EAB" w:rsidRPr="00E975C8">
        <w:rPr>
          <w:rStyle w:val="Odkaznapoznmkupodiarou"/>
          <w:rFonts w:cstheme="minorHAnsi"/>
          <w:bCs/>
          <w:sz w:val="24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ins w:id="6" w:author="Andrea Bergmannová" w:date="2016-04-20T15:54:00Z">
        <w:r w:rsidR="008C42E6" w:rsidRPr="008C42E6">
          <w:rPr>
            <w:rFonts w:asciiTheme="minorHAnsi" w:hAnsiTheme="minorHAnsi" w:cstheme="minorHAnsi"/>
            <w:bCs/>
            <w:szCs w:val="19"/>
          </w:rPr>
          <w:t xml:space="preserve">343/2015 </w:t>
        </w:r>
      </w:ins>
      <w:del w:id="7" w:author="Andrea Bergmannová" w:date="2016-04-20T15:54:00Z">
        <w:r w:rsidRPr="00EC1D7C" w:rsidDel="008C42E6">
          <w:rPr>
            <w:rFonts w:asciiTheme="minorHAnsi" w:hAnsiTheme="minorHAnsi" w:cstheme="minorHAnsi"/>
            <w:bCs/>
            <w:szCs w:val="19"/>
          </w:rPr>
          <w:delText xml:space="preserve">25/2006 </w:delText>
        </w:r>
      </w:del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 w:rsidRPr="00E975C8">
        <w:rPr>
          <w:rStyle w:val="Odkaznapoznmkupodiarou"/>
          <w:rFonts w:cstheme="minorHAnsi"/>
          <w:bCs/>
          <w:sz w:val="24"/>
        </w:rPr>
        <w:footnoteReference w:id="3"/>
      </w:r>
    </w:p>
    <w:p w14:paraId="03D9D0A6" w14:textId="755ED18D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del w:id="8" w:author="Andrea Bergmannová" w:date="2016-04-20T15:24:00Z">
        <w:r w:rsidRPr="00EC1D7C" w:rsidDel="006E47F8">
          <w:rPr>
            <w:rFonts w:asciiTheme="minorHAnsi" w:hAnsiTheme="minorHAnsi" w:cstheme="minorHAnsi"/>
            <w:bCs/>
            <w:sz w:val="19"/>
            <w:szCs w:val="19"/>
          </w:rPr>
          <w:delText xml:space="preserve">38 </w:delText>
        </w:r>
      </w:del>
      <w:ins w:id="9" w:author="Andrea Bergmannová" w:date="2016-04-20T15:24:00Z">
        <w:r w:rsidR="006E47F8">
          <w:rPr>
            <w:rFonts w:asciiTheme="minorHAnsi" w:hAnsiTheme="minorHAnsi" w:cstheme="minorHAnsi"/>
            <w:bCs/>
            <w:sz w:val="19"/>
            <w:szCs w:val="19"/>
          </w:rPr>
          <w:t>4</w:t>
        </w:r>
        <w:r w:rsidR="006E47F8" w:rsidRPr="00EC1D7C">
          <w:rPr>
            <w:rFonts w:asciiTheme="minorHAnsi" w:hAnsiTheme="minorHAnsi" w:cstheme="minorHAnsi"/>
            <w:bCs/>
            <w:sz w:val="19"/>
            <w:szCs w:val="19"/>
          </w:rPr>
          <w:t xml:space="preserve">8 </w:t>
        </w:r>
      </w:ins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 w:rsidRPr="0061089A">
        <w:rPr>
          <w:rStyle w:val="Odkaznapoznmkupodiarou"/>
          <w:rFonts w:cstheme="minorHAnsi"/>
          <w:bCs/>
          <w:sz w:val="24"/>
        </w:rPr>
        <w:footnoteReference w:id="4"/>
      </w:r>
      <w:r w:rsidRPr="0061089A">
        <w:rPr>
          <w:rFonts w:asciiTheme="minorHAnsi" w:hAnsiTheme="minorHAnsi" w:cstheme="minorHAnsi"/>
          <w:bCs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7159A18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ins w:id="10" w:author="Tomáš Viglaš" w:date="2016-10-28T13:42:00Z">
              <w:r w:rsidR="008561E3">
                <w:rPr>
                  <w:rFonts w:asciiTheme="minorHAnsi" w:hAnsiTheme="minorHAnsi" w:cstheme="minorHAnsi"/>
                  <w:bCs/>
                  <w:sz w:val="19"/>
                  <w:szCs w:val="19"/>
                </w:rPr>
                <w:t>ho</w:t>
              </w:r>
            </w:ins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ins w:id="11" w:author="Tomáš Viglaš" w:date="2016-10-28T13:45:00Z">
              <w:r w:rsidR="008561E3">
                <w:rPr>
                  <w:rFonts w:asciiTheme="minorHAnsi" w:hAnsiTheme="minorHAnsi" w:cstheme="minorHAnsi"/>
                  <w:bCs/>
                  <w:sz w:val="19"/>
                  <w:szCs w:val="19"/>
                </w:rPr>
                <w:t xml:space="preserve"> v EUR bez DPH </w:t>
              </w:r>
            </w:ins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1D62A6C8" w:rsidR="00725BA5" w:rsidRDefault="00725BA5" w:rsidP="008561E3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ins w:id="12" w:author="Tomáš Viglaš" w:date="2016-10-28T13:46:00Z">
              <w:r w:rsidR="008561E3">
                <w:rPr>
                  <w:rFonts w:asciiTheme="minorHAnsi" w:hAnsiTheme="minorHAnsi" w:cstheme="minorHAnsi"/>
                  <w:bCs/>
                  <w:sz w:val="19"/>
                  <w:szCs w:val="19"/>
                </w:rPr>
                <w:t>ho</w:t>
              </w:r>
            </w:ins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ins w:id="13" w:author="Tomáš Viglaš" w:date="2016-10-28T13:46:00Z">
              <w:r w:rsidR="008561E3">
                <w:rPr>
                  <w:rFonts w:asciiTheme="minorHAnsi" w:hAnsiTheme="minorHAnsi" w:cstheme="minorHAnsi"/>
                  <w:bCs/>
                  <w:sz w:val="19"/>
                  <w:szCs w:val="19"/>
                </w:rPr>
                <w:t xml:space="preserve"> v EUR s DPH</w:t>
              </w:r>
            </w:ins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38283572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ins w:id="14" w:author="Andrea Bergmannová" w:date="2016-04-20T15:24:00Z">
        <w:r w:rsidR="006E47F8">
          <w:rPr>
            <w:rFonts w:asciiTheme="minorHAnsi" w:hAnsiTheme="minorHAnsi" w:cstheme="minorHAnsi"/>
            <w:bCs/>
            <w:sz w:val="19"/>
            <w:szCs w:val="19"/>
          </w:rPr>
          <w:t xml:space="preserve"> </w:t>
        </w:r>
      </w:ins>
      <w:del w:id="15" w:author="Andrea Bergmannová" w:date="2016-04-20T15:24:00Z">
        <w:r w:rsidRPr="00C616C6" w:rsidDel="006E47F8">
          <w:rPr>
            <w:rFonts w:asciiTheme="minorHAnsi" w:hAnsiTheme="minorHAnsi" w:cstheme="minorHAnsi"/>
            <w:bCs/>
            <w:sz w:val="19"/>
            <w:szCs w:val="19"/>
          </w:rPr>
          <w:delText>42</w:delText>
        </w:r>
      </w:del>
      <w:ins w:id="16" w:author="Andrea Bergmannová" w:date="2016-04-20T15:24:00Z">
        <w:r w:rsidR="006E47F8">
          <w:rPr>
            <w:rFonts w:asciiTheme="minorHAnsi" w:hAnsiTheme="minorHAnsi" w:cstheme="minorHAnsi"/>
            <w:bCs/>
            <w:sz w:val="19"/>
            <w:szCs w:val="19"/>
          </w:rPr>
          <w:t>53</w:t>
        </w:r>
      </w:ins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del w:id="17" w:author="Andrea Bergmannová" w:date="2016-04-20T15:24:00Z">
        <w:r w:rsidRPr="00C616C6" w:rsidDel="006E47F8">
          <w:rPr>
            <w:rFonts w:asciiTheme="minorHAnsi" w:hAnsiTheme="minorHAnsi" w:cstheme="minorHAnsi"/>
            <w:bCs/>
            <w:sz w:val="19"/>
            <w:szCs w:val="19"/>
          </w:rPr>
          <w:delText>2</w:delText>
        </w:r>
      </w:del>
      <w:ins w:id="18" w:author="Andrea Bergmannová" w:date="2016-04-20T15:24:00Z">
        <w:r w:rsidR="006E47F8">
          <w:rPr>
            <w:rFonts w:asciiTheme="minorHAnsi" w:hAnsiTheme="minorHAnsi" w:cstheme="minorHAnsi"/>
            <w:bCs/>
            <w:sz w:val="19"/>
            <w:szCs w:val="19"/>
          </w:rPr>
          <w:t>1</w:t>
        </w:r>
      </w:ins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B1086" w14:textId="77777777" w:rsidR="00A461B0" w:rsidRDefault="00A461B0">
      <w:r>
        <w:separator/>
      </w:r>
    </w:p>
    <w:p w14:paraId="7055D119" w14:textId="77777777" w:rsidR="00A461B0" w:rsidRDefault="00A461B0"/>
  </w:endnote>
  <w:endnote w:type="continuationSeparator" w:id="0">
    <w:p w14:paraId="6943C921" w14:textId="77777777" w:rsidR="00A461B0" w:rsidRDefault="00A461B0">
      <w:r>
        <w:continuationSeparator/>
      </w:r>
    </w:p>
    <w:p w14:paraId="6887D83E" w14:textId="77777777" w:rsidR="00A461B0" w:rsidRDefault="00A461B0"/>
  </w:endnote>
  <w:endnote w:type="continuationNotice" w:id="1">
    <w:p w14:paraId="450AFA81" w14:textId="77777777" w:rsidR="00A461B0" w:rsidRDefault="00A46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93955" w14:textId="77777777" w:rsidR="00BA6327" w:rsidRDefault="00BA63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9CBEF" w14:textId="2BE0D7B0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1116CD0" w14:textId="4067743A" w:rsidR="006821B6" w:rsidRDefault="006821B6" w:rsidP="006821B6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8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ponúk</w:t>
        </w:r>
        <w:proofErr w:type="spellEnd"/>
      </w:p>
      <w:p w14:paraId="57E8C206" w14:textId="2C11549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3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42E4D" w14:textId="77777777" w:rsidR="00BA6327" w:rsidRDefault="00BA63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84894" w14:textId="77777777" w:rsidR="00A461B0" w:rsidRDefault="00A461B0">
      <w:r>
        <w:separator/>
      </w:r>
    </w:p>
    <w:p w14:paraId="74055C55" w14:textId="77777777" w:rsidR="00A461B0" w:rsidRDefault="00A461B0"/>
  </w:footnote>
  <w:footnote w:type="continuationSeparator" w:id="0">
    <w:p w14:paraId="77E64D5F" w14:textId="77777777" w:rsidR="00A461B0" w:rsidRDefault="00A461B0">
      <w:r>
        <w:continuationSeparator/>
      </w:r>
    </w:p>
    <w:p w14:paraId="59332A8C" w14:textId="77777777" w:rsidR="00A461B0" w:rsidRDefault="00A461B0"/>
  </w:footnote>
  <w:footnote w:type="continuationNotice" w:id="1">
    <w:p w14:paraId="2544F298" w14:textId="77777777" w:rsidR="00A461B0" w:rsidRDefault="00A461B0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F1EF1" w14:textId="77777777" w:rsidR="00BA6327" w:rsidRDefault="00BA63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61C5F0E3" w:rsidR="006D04C5" w:rsidRPr="00624DC2" w:rsidRDefault="00BA6327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01B70DA2" wp14:editId="3613445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9" w:name="_GoBack"/>
    <w:bookmarkEnd w:id="19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42715" w14:textId="77777777" w:rsidR="00BA6327" w:rsidRDefault="00BA63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1F77B3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3F1A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89A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1B6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7F8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0CC1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37619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1E3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2E6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593B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1B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A6327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2335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975C8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F6EBA-2AE7-4F9A-8EB0-092CE35FF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12AD32-C466-4B91-89B5-B369F4A3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304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16</cp:revision>
  <cp:lastPrinted>2006-02-10T13:19:00Z</cp:lastPrinted>
  <dcterms:created xsi:type="dcterms:W3CDTF">2015-06-23T07:30:00Z</dcterms:created>
  <dcterms:modified xsi:type="dcterms:W3CDTF">2016-11-02T14:47:00Z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